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DB2" w:rsidRPr="00426039" w:rsidRDefault="00135DB2" w:rsidP="00E81A78">
      <w:pPr>
        <w:widowControl w:val="0"/>
        <w:autoSpaceDE w:val="0"/>
        <w:autoSpaceDN w:val="0"/>
        <w:adjustRightInd w:val="0"/>
        <w:spacing w:after="0" w:line="312" w:lineRule="auto"/>
        <w:jc w:val="center"/>
        <w:rPr>
          <w:b/>
          <w:bCs/>
          <w:color w:val="C0504D" w:themeColor="accent2"/>
          <w:sz w:val="24"/>
          <w:szCs w:val="24"/>
        </w:rPr>
      </w:pPr>
      <w:r w:rsidRPr="00426039">
        <w:rPr>
          <w:b/>
          <w:bCs/>
          <w:color w:val="C0504D" w:themeColor="accent2"/>
          <w:sz w:val="24"/>
          <w:szCs w:val="24"/>
        </w:rPr>
        <w:t>LICENCIATURA EN PERIODISMO</w:t>
      </w:r>
    </w:p>
    <w:p w:rsidR="00135DB2" w:rsidRPr="00426039" w:rsidRDefault="00135DB2" w:rsidP="00E81A78">
      <w:pPr>
        <w:widowControl w:val="0"/>
        <w:autoSpaceDE w:val="0"/>
        <w:autoSpaceDN w:val="0"/>
        <w:adjustRightInd w:val="0"/>
        <w:spacing w:after="0" w:line="312" w:lineRule="auto"/>
        <w:jc w:val="center"/>
        <w:rPr>
          <w:b/>
          <w:bCs/>
          <w:color w:val="C0504D" w:themeColor="accent2"/>
          <w:sz w:val="24"/>
          <w:szCs w:val="24"/>
        </w:rPr>
      </w:pPr>
      <w:r w:rsidRPr="00426039">
        <w:rPr>
          <w:b/>
          <w:bCs/>
          <w:color w:val="C0504D" w:themeColor="accent2"/>
          <w:sz w:val="24"/>
          <w:szCs w:val="24"/>
        </w:rPr>
        <w:t>FACULTAD DE HUMANIDADES, CIENCIAS SOCIALES Y DE LA SALUD</w:t>
      </w:r>
    </w:p>
    <w:p w:rsidR="00135DB2" w:rsidRPr="00426039" w:rsidRDefault="00135DB2" w:rsidP="00E81A78">
      <w:pPr>
        <w:widowControl w:val="0"/>
        <w:autoSpaceDE w:val="0"/>
        <w:autoSpaceDN w:val="0"/>
        <w:adjustRightInd w:val="0"/>
        <w:spacing w:after="0" w:line="312" w:lineRule="auto"/>
        <w:jc w:val="center"/>
        <w:rPr>
          <w:b/>
          <w:bCs/>
          <w:color w:val="C0504D" w:themeColor="accent2"/>
          <w:sz w:val="24"/>
          <w:szCs w:val="24"/>
        </w:rPr>
      </w:pPr>
      <w:r w:rsidRPr="00426039">
        <w:rPr>
          <w:b/>
          <w:bCs/>
          <w:color w:val="C0504D" w:themeColor="accent2"/>
          <w:sz w:val="24"/>
          <w:szCs w:val="24"/>
        </w:rPr>
        <w:t>UNIVERSIDAD NACIONAL DE SANTIAGO DEL ESTERO</w:t>
      </w:r>
    </w:p>
    <w:p w:rsidR="00E81A78" w:rsidRPr="00E81A78" w:rsidRDefault="00E81A78" w:rsidP="00E81A78">
      <w:pPr>
        <w:spacing w:after="0" w:line="312" w:lineRule="auto"/>
        <w:jc w:val="center"/>
        <w:rPr>
          <w:b/>
          <w:sz w:val="24"/>
          <w:szCs w:val="24"/>
        </w:rPr>
      </w:pPr>
      <w:r w:rsidRPr="00E81A78">
        <w:rPr>
          <w:b/>
          <w:sz w:val="24"/>
          <w:szCs w:val="24"/>
        </w:rPr>
        <w:t>CICLO DE COMPLEMENTACIÓN CURRICULAR</w:t>
      </w:r>
    </w:p>
    <w:p w:rsidR="00E81A78" w:rsidRPr="00E81A78" w:rsidRDefault="00E81A78" w:rsidP="00E81A78">
      <w:pPr>
        <w:spacing w:after="0" w:line="312" w:lineRule="auto"/>
        <w:jc w:val="center"/>
        <w:rPr>
          <w:b/>
          <w:sz w:val="24"/>
          <w:szCs w:val="24"/>
        </w:rPr>
      </w:pPr>
      <w:r w:rsidRPr="00E81A78">
        <w:rPr>
          <w:b/>
          <w:sz w:val="24"/>
          <w:szCs w:val="24"/>
        </w:rPr>
        <w:t xml:space="preserve">Resolución CD </w:t>
      </w:r>
      <w:proofErr w:type="spellStart"/>
      <w:r w:rsidRPr="00E81A78">
        <w:rPr>
          <w:b/>
          <w:sz w:val="24"/>
          <w:szCs w:val="24"/>
        </w:rPr>
        <w:t>FHCSyS</w:t>
      </w:r>
      <w:proofErr w:type="spellEnd"/>
      <w:r w:rsidRPr="00E81A78">
        <w:rPr>
          <w:b/>
          <w:sz w:val="24"/>
          <w:szCs w:val="24"/>
        </w:rPr>
        <w:t xml:space="preserve"> Nº 233/2015</w:t>
      </w:r>
    </w:p>
    <w:p w:rsidR="00E81A78" w:rsidRPr="00426039" w:rsidRDefault="00E81A78" w:rsidP="00E81A78">
      <w:pPr>
        <w:widowControl w:val="0"/>
        <w:autoSpaceDE w:val="0"/>
        <w:autoSpaceDN w:val="0"/>
        <w:adjustRightInd w:val="0"/>
        <w:spacing w:after="0" w:line="312" w:lineRule="auto"/>
        <w:jc w:val="center"/>
        <w:rPr>
          <w:b/>
          <w:bCs/>
          <w:sz w:val="24"/>
          <w:szCs w:val="24"/>
        </w:rPr>
      </w:pPr>
    </w:p>
    <w:p w:rsidR="00426039" w:rsidRPr="00426039" w:rsidRDefault="00426039" w:rsidP="00426039">
      <w:pPr>
        <w:spacing w:after="0" w:line="312" w:lineRule="auto"/>
        <w:jc w:val="both"/>
        <w:rPr>
          <w:ins w:id="0" w:author="Admin" w:date="2015-05-20T20:12:00Z"/>
          <w:sz w:val="24"/>
          <w:szCs w:val="24"/>
        </w:rPr>
      </w:pPr>
      <w:r w:rsidRPr="00426039">
        <w:rPr>
          <w:sz w:val="24"/>
          <w:szCs w:val="24"/>
        </w:rPr>
        <w:t xml:space="preserve">El objetivo general es la implementación de la Licenciatura en Periodismo con el fin de formar recursos humanos para nuestra provincia, que signifiquen instrumentos de transformación de la realidad en un marco democrático, que involucra el derecho a la información y la circulación del conocimiento para el logro de mayores niveles de inclusión social y equidad.  </w:t>
      </w:r>
    </w:p>
    <w:p w:rsidR="00426039" w:rsidRPr="00426039" w:rsidRDefault="00426039" w:rsidP="00426039">
      <w:pPr>
        <w:spacing w:after="0" w:line="312" w:lineRule="auto"/>
        <w:jc w:val="both"/>
        <w:rPr>
          <w:sz w:val="24"/>
          <w:szCs w:val="24"/>
        </w:rPr>
      </w:pPr>
      <w:r w:rsidRPr="00426039">
        <w:rPr>
          <w:sz w:val="24"/>
          <w:szCs w:val="24"/>
        </w:rPr>
        <w:t xml:space="preserve">Además de la formación de Licenciados en Periodismo, se puede ofrecer programas de extensión, bajo la forma de capacitaciones, actualizaciones y perfeccionamientos como opciones para quienes son agentes de los medios periodísticos, sin tener formación sistemática.  </w:t>
      </w:r>
    </w:p>
    <w:p w:rsidR="00426039" w:rsidRPr="00426039" w:rsidRDefault="00426039" w:rsidP="00426039">
      <w:pPr>
        <w:widowControl w:val="0"/>
        <w:autoSpaceDE w:val="0"/>
        <w:autoSpaceDN w:val="0"/>
        <w:adjustRightInd w:val="0"/>
        <w:spacing w:after="0" w:line="312" w:lineRule="auto"/>
        <w:jc w:val="both"/>
        <w:rPr>
          <w:b/>
          <w:bCs/>
          <w:color w:val="C0504D" w:themeColor="accent2"/>
          <w:sz w:val="24"/>
          <w:szCs w:val="24"/>
        </w:rPr>
      </w:pPr>
    </w:p>
    <w:p w:rsidR="00135DB2" w:rsidRPr="00426039" w:rsidRDefault="00135DB2" w:rsidP="00426039">
      <w:pPr>
        <w:widowControl w:val="0"/>
        <w:autoSpaceDE w:val="0"/>
        <w:autoSpaceDN w:val="0"/>
        <w:adjustRightInd w:val="0"/>
        <w:spacing w:after="0" w:line="312" w:lineRule="auto"/>
        <w:jc w:val="both"/>
        <w:rPr>
          <w:b/>
          <w:bCs/>
          <w:color w:val="C0504D" w:themeColor="accent2"/>
          <w:sz w:val="24"/>
          <w:szCs w:val="24"/>
        </w:rPr>
      </w:pPr>
      <w:r w:rsidRPr="00426039">
        <w:rPr>
          <w:b/>
          <w:bCs/>
          <w:color w:val="C0504D" w:themeColor="accent2"/>
          <w:sz w:val="24"/>
          <w:szCs w:val="24"/>
        </w:rPr>
        <w:t>Incumbencias profesionales</w:t>
      </w:r>
    </w:p>
    <w:p w:rsidR="00135DB2" w:rsidRPr="00426039" w:rsidRDefault="00135DB2" w:rsidP="00426039">
      <w:pPr>
        <w:pStyle w:val="Prrafodelista"/>
        <w:numPr>
          <w:ilvl w:val="0"/>
          <w:numId w:val="3"/>
        </w:numPr>
        <w:spacing w:after="0" w:line="312" w:lineRule="auto"/>
        <w:jc w:val="both"/>
        <w:rPr>
          <w:rFonts w:eastAsia="Calibri" w:cs="Times New Roman"/>
          <w:sz w:val="24"/>
          <w:szCs w:val="24"/>
        </w:rPr>
      </w:pPr>
      <w:r w:rsidRPr="00426039">
        <w:rPr>
          <w:sz w:val="24"/>
          <w:szCs w:val="24"/>
        </w:rPr>
        <w:t xml:space="preserve">Desempeñase como periodista en los medios de comunicación, tradicionales o digitales, públicos o privados </w:t>
      </w:r>
      <w:r w:rsidRPr="00426039">
        <w:rPr>
          <w:rFonts w:eastAsia="Calibri" w:cs="Times New Roman"/>
          <w:sz w:val="24"/>
          <w:szCs w:val="24"/>
        </w:rPr>
        <w:t>(comerciales y sin fines de lucro)</w:t>
      </w:r>
      <w:r w:rsidRPr="00426039">
        <w:rPr>
          <w:sz w:val="24"/>
          <w:szCs w:val="24"/>
        </w:rPr>
        <w:t xml:space="preserve">, </w:t>
      </w:r>
      <w:r w:rsidRPr="00426039">
        <w:rPr>
          <w:rFonts w:eastAsia="Calibri" w:cs="Times New Roman"/>
          <w:sz w:val="24"/>
          <w:szCs w:val="24"/>
        </w:rPr>
        <w:t xml:space="preserve"> en oficinas de prensa, editoriales, consultoras de opinión y comunicación institucional</w:t>
      </w:r>
      <w:r w:rsidRPr="00426039">
        <w:rPr>
          <w:sz w:val="24"/>
          <w:szCs w:val="24"/>
        </w:rPr>
        <w:t xml:space="preserve">, </w:t>
      </w:r>
      <w:r w:rsidRPr="00426039">
        <w:rPr>
          <w:rFonts w:eastAsia="Calibri" w:cs="Times New Roman"/>
          <w:sz w:val="24"/>
          <w:szCs w:val="24"/>
        </w:rPr>
        <w:t xml:space="preserve"> pública y privada.</w:t>
      </w:r>
    </w:p>
    <w:p w:rsidR="00135DB2" w:rsidRPr="00426039" w:rsidRDefault="00135DB2" w:rsidP="00426039">
      <w:pPr>
        <w:pStyle w:val="Prrafodelista"/>
        <w:numPr>
          <w:ilvl w:val="0"/>
          <w:numId w:val="3"/>
        </w:numPr>
        <w:spacing w:after="0" w:line="312" w:lineRule="auto"/>
        <w:jc w:val="both"/>
        <w:rPr>
          <w:rFonts w:eastAsia="Calibri" w:cs="Lucida Sans Unicode"/>
          <w:sz w:val="24"/>
          <w:szCs w:val="24"/>
        </w:rPr>
      </w:pPr>
      <w:r w:rsidRPr="00426039">
        <w:rPr>
          <w:rFonts w:eastAsia="Times New Roman" w:cs="Times New Roman"/>
          <w:sz w:val="24"/>
          <w:szCs w:val="24"/>
          <w:lang w:eastAsia="es-ES"/>
        </w:rPr>
        <w:t>Elaborar, interpretar y evaluar mensajes y discursos.</w:t>
      </w:r>
    </w:p>
    <w:p w:rsidR="00135DB2" w:rsidRPr="00426039" w:rsidRDefault="00135DB2" w:rsidP="00426039">
      <w:pPr>
        <w:pStyle w:val="Prrafodelista"/>
        <w:numPr>
          <w:ilvl w:val="0"/>
          <w:numId w:val="3"/>
        </w:numPr>
        <w:spacing w:after="0" w:line="312" w:lineRule="auto"/>
        <w:jc w:val="both"/>
        <w:rPr>
          <w:rFonts w:eastAsia="Calibri" w:cs="Lucida Sans Unicode"/>
          <w:sz w:val="24"/>
          <w:szCs w:val="24"/>
        </w:rPr>
      </w:pPr>
      <w:r w:rsidRPr="00426039">
        <w:rPr>
          <w:sz w:val="24"/>
          <w:szCs w:val="24"/>
        </w:rPr>
        <w:t>Diagnosticar, diseñar, implementar, conducir y evaluar programas y proyectos de comunicación periodística en instituciones, grupos, comunidades o medios masivos.</w:t>
      </w:r>
    </w:p>
    <w:p w:rsidR="00135DB2" w:rsidRPr="00426039" w:rsidRDefault="00135DB2" w:rsidP="00426039">
      <w:pPr>
        <w:pStyle w:val="Prrafodelista"/>
        <w:numPr>
          <w:ilvl w:val="0"/>
          <w:numId w:val="3"/>
        </w:numPr>
        <w:spacing w:after="0" w:line="312" w:lineRule="auto"/>
        <w:jc w:val="both"/>
        <w:rPr>
          <w:rFonts w:eastAsia="Calibri" w:cs="Lucida Sans Unicode"/>
          <w:sz w:val="24"/>
          <w:szCs w:val="24"/>
        </w:rPr>
      </w:pPr>
      <w:r w:rsidRPr="00426039">
        <w:rPr>
          <w:sz w:val="24"/>
          <w:szCs w:val="24"/>
        </w:rPr>
        <w:t>Diseñar  y conducir proyectos de investigación periodística.</w:t>
      </w:r>
    </w:p>
    <w:p w:rsidR="00135DB2" w:rsidRPr="00426039" w:rsidRDefault="00135DB2" w:rsidP="00426039">
      <w:pPr>
        <w:pStyle w:val="Prrafodelista"/>
        <w:numPr>
          <w:ilvl w:val="0"/>
          <w:numId w:val="3"/>
        </w:numPr>
        <w:spacing w:after="0" w:line="312" w:lineRule="auto"/>
        <w:jc w:val="both"/>
        <w:rPr>
          <w:rFonts w:eastAsia="Calibri" w:cs="Lucida Sans Unicode"/>
          <w:sz w:val="24"/>
          <w:szCs w:val="24"/>
        </w:rPr>
      </w:pPr>
      <w:r w:rsidRPr="00426039">
        <w:rPr>
          <w:sz w:val="24"/>
          <w:szCs w:val="24"/>
        </w:rPr>
        <w:t>Participar en equipos multidisciplinarios de investigación en ciencias sociales sobre procesos y producción periodística.</w:t>
      </w:r>
    </w:p>
    <w:p w:rsidR="00135DB2" w:rsidRPr="00426039" w:rsidRDefault="00135DB2" w:rsidP="00426039">
      <w:pPr>
        <w:pStyle w:val="Prrafodelista"/>
        <w:numPr>
          <w:ilvl w:val="0"/>
          <w:numId w:val="3"/>
        </w:numPr>
        <w:spacing w:after="0" w:line="312" w:lineRule="auto"/>
        <w:jc w:val="both"/>
        <w:rPr>
          <w:rFonts w:eastAsia="Calibri" w:cs="Lucida Sans Unicode"/>
          <w:sz w:val="24"/>
          <w:szCs w:val="24"/>
        </w:rPr>
      </w:pPr>
      <w:r w:rsidRPr="00426039">
        <w:rPr>
          <w:rFonts w:eastAsia="Times New Roman" w:cs="Times New Roman"/>
          <w:sz w:val="24"/>
          <w:szCs w:val="24"/>
          <w:lang w:eastAsia="es-ES"/>
        </w:rPr>
        <w:t>Asesorar acerca de los procesos de comunicación institucionales, mediáticos o comunitarios.</w:t>
      </w:r>
    </w:p>
    <w:p w:rsidR="00135DB2" w:rsidRPr="00426039" w:rsidRDefault="00135DB2" w:rsidP="00426039">
      <w:pPr>
        <w:widowControl w:val="0"/>
        <w:autoSpaceDE w:val="0"/>
        <w:autoSpaceDN w:val="0"/>
        <w:adjustRightInd w:val="0"/>
        <w:spacing w:after="0" w:line="312" w:lineRule="auto"/>
        <w:jc w:val="both"/>
        <w:rPr>
          <w:bCs/>
          <w:sz w:val="24"/>
          <w:szCs w:val="24"/>
        </w:rPr>
      </w:pPr>
    </w:p>
    <w:p w:rsidR="00426039" w:rsidRPr="00426039" w:rsidRDefault="00426039" w:rsidP="00426039">
      <w:pPr>
        <w:widowControl w:val="0"/>
        <w:autoSpaceDE w:val="0"/>
        <w:autoSpaceDN w:val="0"/>
        <w:adjustRightInd w:val="0"/>
        <w:spacing w:after="0" w:line="312" w:lineRule="auto"/>
        <w:jc w:val="both"/>
        <w:rPr>
          <w:b/>
          <w:bCs/>
          <w:color w:val="C0504D" w:themeColor="accent2"/>
          <w:sz w:val="24"/>
          <w:szCs w:val="24"/>
        </w:rPr>
      </w:pPr>
      <w:r w:rsidRPr="00426039">
        <w:rPr>
          <w:b/>
          <w:bCs/>
          <w:color w:val="C0504D" w:themeColor="accent2"/>
          <w:sz w:val="24"/>
          <w:szCs w:val="24"/>
        </w:rPr>
        <w:t>Perfil del Licenciado en Periodismo</w:t>
      </w:r>
    </w:p>
    <w:p w:rsidR="00426039" w:rsidRDefault="00426039" w:rsidP="00426039">
      <w:pPr>
        <w:spacing w:after="0" w:line="312" w:lineRule="auto"/>
        <w:jc w:val="both"/>
        <w:rPr>
          <w:sz w:val="24"/>
          <w:szCs w:val="24"/>
        </w:rPr>
      </w:pPr>
    </w:p>
    <w:p w:rsidR="00426039" w:rsidRPr="00426039" w:rsidRDefault="00426039" w:rsidP="00426039">
      <w:pPr>
        <w:spacing w:after="0" w:line="312" w:lineRule="auto"/>
        <w:jc w:val="both"/>
        <w:rPr>
          <w:sz w:val="24"/>
          <w:szCs w:val="24"/>
        </w:rPr>
      </w:pPr>
      <w:r w:rsidRPr="00426039">
        <w:rPr>
          <w:sz w:val="24"/>
          <w:szCs w:val="24"/>
        </w:rPr>
        <w:t xml:space="preserve">Pretendemos formar un profesional con sólidos fundamentos teóricos, metodológicos y técnicos, con  ubicuidad histórica y política respecto de problemas sociales locales, regionales y nacionales; con pensamiento paradigmático para dar cuentas de cómo se </w:t>
      </w:r>
      <w:r w:rsidRPr="00426039">
        <w:rPr>
          <w:sz w:val="24"/>
          <w:szCs w:val="24"/>
        </w:rPr>
        <w:lastRenderedPageBreak/>
        <w:t>van forjando conocimientos, creencias y prácticas sociales en cada territorio, en cada tiempo histórico y para advertir el origen contingente de sus propias creencias; con valoración y  compromisos de preservación del patrimonio cultural y natural; con competencias sociales para trabajar en equipos interdisciplinarios, dialogar con otros lenguajes, interpretar otras lógicas e integrar las diferencias para producir conjuntamente.</w:t>
      </w:r>
    </w:p>
    <w:p w:rsidR="00426039" w:rsidRPr="00426039" w:rsidRDefault="00426039" w:rsidP="00426039">
      <w:pPr>
        <w:spacing w:after="0" w:line="312" w:lineRule="auto"/>
        <w:jc w:val="both"/>
        <w:rPr>
          <w:sz w:val="24"/>
          <w:szCs w:val="24"/>
        </w:rPr>
      </w:pPr>
    </w:p>
    <w:p w:rsidR="00135DB2" w:rsidRPr="00426039" w:rsidRDefault="00135DB2" w:rsidP="00426039">
      <w:pPr>
        <w:spacing w:after="0" w:line="312" w:lineRule="auto"/>
        <w:jc w:val="both"/>
        <w:rPr>
          <w:ins w:id="1" w:author="Admin" w:date="2015-05-21T10:02:00Z"/>
          <w:b/>
          <w:color w:val="C0504D" w:themeColor="accent2"/>
          <w:sz w:val="24"/>
          <w:szCs w:val="24"/>
        </w:rPr>
      </w:pPr>
      <w:r w:rsidRPr="00426039">
        <w:rPr>
          <w:b/>
          <w:color w:val="C0504D" w:themeColor="accent2"/>
          <w:sz w:val="24"/>
          <w:szCs w:val="24"/>
        </w:rPr>
        <w:t>Destinatarios y requisitos</w:t>
      </w:r>
    </w:p>
    <w:p w:rsidR="00135DB2" w:rsidRPr="00426039" w:rsidRDefault="00135DB2" w:rsidP="00426039">
      <w:pPr>
        <w:spacing w:after="0" w:line="312" w:lineRule="auto"/>
        <w:jc w:val="both"/>
        <w:rPr>
          <w:sz w:val="24"/>
          <w:szCs w:val="24"/>
        </w:rPr>
      </w:pPr>
      <w:r w:rsidRPr="00426039">
        <w:rPr>
          <w:sz w:val="24"/>
          <w:szCs w:val="24"/>
        </w:rPr>
        <w:t>Destinatarios: Egresados de nivel superior con titulo de Periodista Profesional o títulos equivalentes, a juicio de la Comisión Curricular de la carrera, según un análisis de contenidos, cargas horarias, incumbencias y perfiles. Recientes o no, que esperan acrecentar su formación profesional en ámbito universitario.</w:t>
      </w:r>
    </w:p>
    <w:p w:rsidR="00135DB2" w:rsidRPr="00426039" w:rsidRDefault="00135DB2" w:rsidP="00426039">
      <w:pPr>
        <w:spacing w:after="0" w:line="312" w:lineRule="auto"/>
        <w:jc w:val="both"/>
        <w:rPr>
          <w:sz w:val="24"/>
          <w:szCs w:val="24"/>
        </w:rPr>
      </w:pPr>
    </w:p>
    <w:p w:rsidR="00135DB2" w:rsidRPr="00426039" w:rsidRDefault="00135DB2" w:rsidP="00426039">
      <w:pPr>
        <w:spacing w:after="0" w:line="312" w:lineRule="auto"/>
        <w:jc w:val="both"/>
        <w:rPr>
          <w:sz w:val="24"/>
          <w:szCs w:val="24"/>
        </w:rPr>
      </w:pPr>
      <w:r w:rsidRPr="00426039">
        <w:rPr>
          <w:sz w:val="24"/>
          <w:szCs w:val="24"/>
        </w:rPr>
        <w:t>Requisitos: Ser técnicos de nivel universitario o superior con título de Periodista Profesional otorgado por la Escuela Mariano Moreno u otros planes afines,  no inferiores a 1.365 horas reloj distribuidas en planes de estudio de cursado no inferior a dos años, cuyo núcleo de formación sea del campo disciplinar del Periodismo.</w:t>
      </w:r>
    </w:p>
    <w:p w:rsidR="00DE32CA" w:rsidRPr="00426039" w:rsidRDefault="00E81A78" w:rsidP="00426039">
      <w:pPr>
        <w:spacing w:after="0" w:line="312" w:lineRule="auto"/>
        <w:jc w:val="both"/>
        <w:rPr>
          <w:sz w:val="24"/>
          <w:szCs w:val="24"/>
        </w:rPr>
      </w:pPr>
    </w:p>
    <w:p w:rsidR="00135DB2" w:rsidRPr="00426039" w:rsidRDefault="00135DB2" w:rsidP="00426039">
      <w:pPr>
        <w:spacing w:after="0" w:line="312" w:lineRule="auto"/>
        <w:jc w:val="both"/>
        <w:rPr>
          <w:sz w:val="24"/>
          <w:szCs w:val="24"/>
        </w:rPr>
      </w:pPr>
    </w:p>
    <w:p w:rsidR="00135DB2" w:rsidRPr="00426039" w:rsidRDefault="00135DB2" w:rsidP="00426039">
      <w:pPr>
        <w:spacing w:after="0" w:line="312" w:lineRule="auto"/>
        <w:jc w:val="both"/>
        <w:rPr>
          <w:b/>
          <w:color w:val="C0504D" w:themeColor="accent2"/>
          <w:sz w:val="24"/>
          <w:szCs w:val="24"/>
        </w:rPr>
      </w:pPr>
      <w:r w:rsidRPr="00426039">
        <w:rPr>
          <w:b/>
          <w:color w:val="C0504D" w:themeColor="accent2"/>
          <w:sz w:val="24"/>
          <w:szCs w:val="24"/>
        </w:rPr>
        <w:t>Plan de Estudios</w:t>
      </w:r>
    </w:p>
    <w:p w:rsidR="00135DB2" w:rsidRPr="00426039" w:rsidRDefault="00135DB2" w:rsidP="00426039">
      <w:pPr>
        <w:spacing w:after="0" w:line="312" w:lineRule="auto"/>
        <w:jc w:val="both"/>
        <w:rPr>
          <w:sz w:val="24"/>
          <w:szCs w:val="24"/>
        </w:rPr>
      </w:pPr>
    </w:p>
    <w:p w:rsidR="00135DB2" w:rsidRPr="00F85240" w:rsidRDefault="00135DB2" w:rsidP="00426039">
      <w:pPr>
        <w:spacing w:after="0" w:line="312" w:lineRule="auto"/>
        <w:jc w:val="both"/>
        <w:rPr>
          <w:b/>
          <w:sz w:val="24"/>
          <w:szCs w:val="24"/>
        </w:rPr>
      </w:pPr>
      <w:r w:rsidRPr="00F85240">
        <w:rPr>
          <w:b/>
          <w:sz w:val="24"/>
          <w:szCs w:val="24"/>
        </w:rPr>
        <w:t>1º Cuatrimestre</w:t>
      </w:r>
    </w:p>
    <w:p w:rsidR="003B616E" w:rsidRPr="00426039" w:rsidRDefault="003B616E" w:rsidP="00426039">
      <w:pPr>
        <w:spacing w:after="0" w:line="312" w:lineRule="auto"/>
        <w:jc w:val="both"/>
        <w:rPr>
          <w:sz w:val="24"/>
          <w:szCs w:val="24"/>
        </w:rPr>
      </w:pPr>
      <w:r w:rsidRPr="00426039">
        <w:rPr>
          <w:sz w:val="24"/>
          <w:szCs w:val="24"/>
        </w:rPr>
        <w:t>Teoría de la Comunicación I</w:t>
      </w:r>
    </w:p>
    <w:p w:rsidR="003B616E" w:rsidRPr="00426039" w:rsidRDefault="003B616E" w:rsidP="00426039">
      <w:pPr>
        <w:spacing w:after="0" w:line="312" w:lineRule="auto"/>
        <w:jc w:val="both"/>
        <w:rPr>
          <w:sz w:val="24"/>
          <w:szCs w:val="24"/>
        </w:rPr>
      </w:pPr>
      <w:r w:rsidRPr="00426039">
        <w:rPr>
          <w:sz w:val="24"/>
          <w:szCs w:val="24"/>
        </w:rPr>
        <w:t>Semiótica</w:t>
      </w:r>
    </w:p>
    <w:p w:rsidR="003B616E" w:rsidRPr="00426039" w:rsidRDefault="003B616E" w:rsidP="00426039">
      <w:pPr>
        <w:spacing w:after="0" w:line="312" w:lineRule="auto"/>
        <w:jc w:val="both"/>
        <w:rPr>
          <w:sz w:val="24"/>
          <w:szCs w:val="24"/>
        </w:rPr>
      </w:pPr>
      <w:r w:rsidRPr="00426039">
        <w:rPr>
          <w:sz w:val="24"/>
          <w:szCs w:val="24"/>
        </w:rPr>
        <w:t>Taller de Escritura Periodística I</w:t>
      </w:r>
    </w:p>
    <w:p w:rsidR="003B616E" w:rsidRPr="00426039" w:rsidRDefault="003B616E" w:rsidP="00426039">
      <w:pPr>
        <w:spacing w:after="0" w:line="312" w:lineRule="auto"/>
        <w:jc w:val="both"/>
        <w:rPr>
          <w:sz w:val="24"/>
          <w:szCs w:val="24"/>
        </w:rPr>
      </w:pPr>
      <w:r w:rsidRPr="00426039">
        <w:rPr>
          <w:sz w:val="24"/>
          <w:szCs w:val="24"/>
        </w:rPr>
        <w:t>Historia de los Medios de Comunicación</w:t>
      </w:r>
    </w:p>
    <w:p w:rsidR="003B616E" w:rsidRPr="00426039" w:rsidRDefault="003B616E" w:rsidP="00426039">
      <w:pPr>
        <w:spacing w:after="0" w:line="312" w:lineRule="auto"/>
        <w:jc w:val="both"/>
        <w:rPr>
          <w:sz w:val="24"/>
          <w:szCs w:val="24"/>
        </w:rPr>
      </w:pPr>
      <w:r w:rsidRPr="00426039">
        <w:rPr>
          <w:sz w:val="24"/>
          <w:szCs w:val="24"/>
        </w:rPr>
        <w:t>Seminario de Psicología y Comunicación</w:t>
      </w:r>
    </w:p>
    <w:p w:rsidR="00135DB2" w:rsidRPr="00426039" w:rsidRDefault="00135DB2" w:rsidP="00426039">
      <w:pPr>
        <w:spacing w:after="0" w:line="312" w:lineRule="auto"/>
        <w:jc w:val="both"/>
        <w:rPr>
          <w:sz w:val="24"/>
          <w:szCs w:val="24"/>
        </w:rPr>
      </w:pPr>
    </w:p>
    <w:p w:rsidR="00135DB2" w:rsidRPr="00F85240" w:rsidRDefault="00135DB2" w:rsidP="00426039">
      <w:pPr>
        <w:spacing w:after="0" w:line="312" w:lineRule="auto"/>
        <w:jc w:val="both"/>
        <w:rPr>
          <w:b/>
          <w:sz w:val="24"/>
          <w:szCs w:val="24"/>
        </w:rPr>
      </w:pPr>
      <w:r w:rsidRPr="00F85240">
        <w:rPr>
          <w:b/>
          <w:sz w:val="24"/>
          <w:szCs w:val="24"/>
        </w:rPr>
        <w:t>2º Cuatrimestre</w:t>
      </w:r>
    </w:p>
    <w:p w:rsidR="003B616E" w:rsidRPr="00426039" w:rsidRDefault="003B616E" w:rsidP="00426039">
      <w:pPr>
        <w:spacing w:after="0" w:line="312" w:lineRule="auto"/>
        <w:jc w:val="both"/>
        <w:rPr>
          <w:sz w:val="24"/>
          <w:szCs w:val="24"/>
        </w:rPr>
      </w:pPr>
      <w:r w:rsidRPr="00426039">
        <w:rPr>
          <w:sz w:val="24"/>
          <w:szCs w:val="24"/>
        </w:rPr>
        <w:t>Análisis del Discurso</w:t>
      </w:r>
    </w:p>
    <w:p w:rsidR="003B616E" w:rsidRPr="00426039" w:rsidRDefault="003B616E" w:rsidP="00426039">
      <w:pPr>
        <w:spacing w:after="0" w:line="312" w:lineRule="auto"/>
        <w:jc w:val="both"/>
        <w:rPr>
          <w:sz w:val="24"/>
          <w:szCs w:val="24"/>
        </w:rPr>
      </w:pPr>
      <w:r w:rsidRPr="00426039">
        <w:rPr>
          <w:sz w:val="24"/>
          <w:szCs w:val="24"/>
        </w:rPr>
        <w:t xml:space="preserve">Taller de Oratoria </w:t>
      </w:r>
    </w:p>
    <w:p w:rsidR="003B616E" w:rsidRPr="00426039" w:rsidRDefault="003B616E" w:rsidP="00426039">
      <w:pPr>
        <w:spacing w:after="0" w:line="312" w:lineRule="auto"/>
        <w:jc w:val="both"/>
        <w:rPr>
          <w:sz w:val="24"/>
          <w:szCs w:val="24"/>
        </w:rPr>
      </w:pPr>
      <w:r w:rsidRPr="00426039">
        <w:rPr>
          <w:sz w:val="24"/>
          <w:szCs w:val="24"/>
        </w:rPr>
        <w:t>Taller de Idiomas I (Inglés)</w:t>
      </w:r>
    </w:p>
    <w:p w:rsidR="003B616E" w:rsidRPr="00426039" w:rsidRDefault="003B616E" w:rsidP="00426039">
      <w:pPr>
        <w:spacing w:after="0" w:line="312" w:lineRule="auto"/>
        <w:jc w:val="both"/>
        <w:rPr>
          <w:sz w:val="24"/>
          <w:szCs w:val="24"/>
        </w:rPr>
      </w:pPr>
      <w:r w:rsidRPr="00426039">
        <w:rPr>
          <w:sz w:val="24"/>
          <w:szCs w:val="24"/>
        </w:rPr>
        <w:t>Taller de Escritura Periodística II</w:t>
      </w:r>
    </w:p>
    <w:p w:rsidR="003B616E" w:rsidRPr="00426039" w:rsidRDefault="003B616E" w:rsidP="00426039">
      <w:pPr>
        <w:spacing w:after="0" w:line="312" w:lineRule="auto"/>
        <w:jc w:val="both"/>
        <w:rPr>
          <w:sz w:val="24"/>
          <w:szCs w:val="24"/>
        </w:rPr>
      </w:pPr>
      <w:r w:rsidRPr="00426039">
        <w:rPr>
          <w:sz w:val="24"/>
          <w:szCs w:val="24"/>
        </w:rPr>
        <w:t xml:space="preserve">Medios de comunicación </w:t>
      </w:r>
      <w:proofErr w:type="spellStart"/>
      <w:r w:rsidRPr="00426039">
        <w:rPr>
          <w:sz w:val="24"/>
          <w:szCs w:val="24"/>
        </w:rPr>
        <w:t>on</w:t>
      </w:r>
      <w:proofErr w:type="spellEnd"/>
      <w:r w:rsidRPr="00426039">
        <w:rPr>
          <w:sz w:val="24"/>
          <w:szCs w:val="24"/>
        </w:rPr>
        <w:t xml:space="preserve"> line</w:t>
      </w:r>
    </w:p>
    <w:p w:rsidR="00135DB2" w:rsidRPr="00426039" w:rsidRDefault="00135DB2" w:rsidP="00426039">
      <w:pPr>
        <w:spacing w:after="0" w:line="312" w:lineRule="auto"/>
        <w:jc w:val="both"/>
        <w:rPr>
          <w:sz w:val="24"/>
          <w:szCs w:val="24"/>
        </w:rPr>
      </w:pPr>
    </w:p>
    <w:p w:rsidR="00135DB2" w:rsidRPr="00F85240" w:rsidRDefault="00135DB2" w:rsidP="00426039">
      <w:pPr>
        <w:spacing w:after="0" w:line="312" w:lineRule="auto"/>
        <w:jc w:val="both"/>
        <w:rPr>
          <w:b/>
          <w:sz w:val="24"/>
          <w:szCs w:val="24"/>
        </w:rPr>
      </w:pPr>
      <w:r w:rsidRPr="00F85240">
        <w:rPr>
          <w:b/>
          <w:sz w:val="24"/>
          <w:szCs w:val="24"/>
        </w:rPr>
        <w:t>3º Cuatrimestre</w:t>
      </w:r>
    </w:p>
    <w:p w:rsidR="003B616E" w:rsidRPr="00426039" w:rsidRDefault="003B616E" w:rsidP="00426039">
      <w:pPr>
        <w:spacing w:after="0" w:line="312" w:lineRule="auto"/>
        <w:jc w:val="both"/>
        <w:rPr>
          <w:sz w:val="24"/>
          <w:szCs w:val="24"/>
        </w:rPr>
      </w:pPr>
      <w:r w:rsidRPr="00426039">
        <w:rPr>
          <w:sz w:val="24"/>
          <w:szCs w:val="24"/>
        </w:rPr>
        <w:t xml:space="preserve">Taller de Periodismo Radial </w:t>
      </w:r>
    </w:p>
    <w:p w:rsidR="003B616E" w:rsidRPr="00426039" w:rsidRDefault="003B616E" w:rsidP="00426039">
      <w:pPr>
        <w:spacing w:after="0" w:line="312" w:lineRule="auto"/>
        <w:jc w:val="both"/>
        <w:rPr>
          <w:sz w:val="24"/>
          <w:szCs w:val="24"/>
        </w:rPr>
      </w:pPr>
      <w:r w:rsidRPr="00426039">
        <w:rPr>
          <w:sz w:val="24"/>
          <w:szCs w:val="24"/>
        </w:rPr>
        <w:lastRenderedPageBreak/>
        <w:t xml:space="preserve">Estadística aplicada a las </w:t>
      </w:r>
      <w:proofErr w:type="spellStart"/>
      <w:r w:rsidRPr="00426039">
        <w:rPr>
          <w:sz w:val="24"/>
          <w:szCs w:val="24"/>
        </w:rPr>
        <w:t>Cs.</w:t>
      </w:r>
      <w:proofErr w:type="spellEnd"/>
      <w:r w:rsidRPr="00426039">
        <w:rPr>
          <w:sz w:val="24"/>
          <w:szCs w:val="24"/>
        </w:rPr>
        <w:t xml:space="preserve"> Sociales</w:t>
      </w:r>
    </w:p>
    <w:p w:rsidR="003B616E" w:rsidRPr="00426039" w:rsidRDefault="003B616E" w:rsidP="00426039">
      <w:pPr>
        <w:spacing w:after="0" w:line="312" w:lineRule="auto"/>
        <w:jc w:val="both"/>
        <w:rPr>
          <w:sz w:val="24"/>
          <w:szCs w:val="24"/>
        </w:rPr>
      </w:pPr>
      <w:r w:rsidRPr="00426039">
        <w:rPr>
          <w:sz w:val="24"/>
          <w:szCs w:val="24"/>
        </w:rPr>
        <w:t>Taller de medios digitales</w:t>
      </w:r>
    </w:p>
    <w:p w:rsidR="003B616E" w:rsidRPr="00426039" w:rsidRDefault="003B616E" w:rsidP="00426039">
      <w:pPr>
        <w:spacing w:after="0" w:line="312" w:lineRule="auto"/>
        <w:jc w:val="both"/>
        <w:rPr>
          <w:sz w:val="24"/>
          <w:szCs w:val="24"/>
        </w:rPr>
      </w:pPr>
      <w:r w:rsidRPr="00426039">
        <w:rPr>
          <w:sz w:val="24"/>
          <w:szCs w:val="24"/>
        </w:rPr>
        <w:t>Taller de Periodismo Televisivo</w:t>
      </w:r>
    </w:p>
    <w:p w:rsidR="003B616E" w:rsidRPr="00426039" w:rsidRDefault="003B616E" w:rsidP="00426039">
      <w:pPr>
        <w:spacing w:after="0" w:line="312" w:lineRule="auto"/>
        <w:jc w:val="both"/>
        <w:rPr>
          <w:sz w:val="24"/>
          <w:szCs w:val="24"/>
        </w:rPr>
      </w:pPr>
      <w:r w:rsidRPr="00426039">
        <w:rPr>
          <w:sz w:val="24"/>
          <w:szCs w:val="24"/>
        </w:rPr>
        <w:t>Teoría de la Comunicación II</w:t>
      </w:r>
    </w:p>
    <w:p w:rsidR="00135DB2" w:rsidRPr="00426039" w:rsidRDefault="00135DB2" w:rsidP="00426039">
      <w:pPr>
        <w:spacing w:after="0" w:line="312" w:lineRule="auto"/>
        <w:jc w:val="both"/>
        <w:rPr>
          <w:b/>
          <w:sz w:val="24"/>
          <w:szCs w:val="24"/>
        </w:rPr>
      </w:pPr>
    </w:p>
    <w:p w:rsidR="00135DB2" w:rsidRPr="00F85240" w:rsidRDefault="00135DB2" w:rsidP="00426039">
      <w:pPr>
        <w:spacing w:after="0" w:line="312" w:lineRule="auto"/>
        <w:jc w:val="both"/>
        <w:rPr>
          <w:b/>
          <w:sz w:val="24"/>
          <w:szCs w:val="24"/>
        </w:rPr>
      </w:pPr>
      <w:r w:rsidRPr="00F85240">
        <w:rPr>
          <w:b/>
          <w:sz w:val="24"/>
          <w:szCs w:val="24"/>
        </w:rPr>
        <w:t>4º Cuatrimestre</w:t>
      </w:r>
    </w:p>
    <w:p w:rsidR="003B616E" w:rsidRPr="00426039" w:rsidRDefault="003B616E" w:rsidP="00426039">
      <w:pPr>
        <w:spacing w:after="0" w:line="312" w:lineRule="auto"/>
        <w:jc w:val="both"/>
        <w:rPr>
          <w:sz w:val="24"/>
          <w:szCs w:val="24"/>
        </w:rPr>
      </w:pPr>
      <w:r w:rsidRPr="00426039">
        <w:rPr>
          <w:sz w:val="24"/>
          <w:szCs w:val="24"/>
        </w:rPr>
        <w:t>Edición y Diseño</w:t>
      </w:r>
    </w:p>
    <w:p w:rsidR="003B616E" w:rsidRPr="00426039" w:rsidRDefault="003B616E" w:rsidP="00426039">
      <w:pPr>
        <w:spacing w:after="0" w:line="312" w:lineRule="auto"/>
        <w:jc w:val="both"/>
        <w:rPr>
          <w:sz w:val="24"/>
          <w:szCs w:val="24"/>
        </w:rPr>
      </w:pPr>
      <w:r w:rsidRPr="00426039">
        <w:rPr>
          <w:sz w:val="24"/>
          <w:szCs w:val="24"/>
        </w:rPr>
        <w:t>Métodos de Investigación Social I</w:t>
      </w:r>
    </w:p>
    <w:p w:rsidR="003B616E" w:rsidRPr="00426039" w:rsidRDefault="003B616E" w:rsidP="00426039">
      <w:pPr>
        <w:spacing w:after="0" w:line="312" w:lineRule="auto"/>
        <w:jc w:val="both"/>
        <w:rPr>
          <w:sz w:val="24"/>
          <w:szCs w:val="24"/>
        </w:rPr>
      </w:pPr>
      <w:r w:rsidRPr="00426039">
        <w:rPr>
          <w:sz w:val="24"/>
          <w:szCs w:val="24"/>
        </w:rPr>
        <w:t>Taller de Idiomas - Nivel II (Inglés)</w:t>
      </w:r>
    </w:p>
    <w:p w:rsidR="003B616E" w:rsidRPr="00426039" w:rsidRDefault="003B616E" w:rsidP="00426039">
      <w:pPr>
        <w:spacing w:after="0" w:line="312" w:lineRule="auto"/>
        <w:jc w:val="both"/>
        <w:rPr>
          <w:sz w:val="24"/>
          <w:szCs w:val="24"/>
        </w:rPr>
      </w:pPr>
      <w:r w:rsidRPr="00426039">
        <w:rPr>
          <w:sz w:val="24"/>
          <w:szCs w:val="24"/>
        </w:rPr>
        <w:t>Taller de Investigación periodística</w:t>
      </w:r>
    </w:p>
    <w:p w:rsidR="003B616E" w:rsidRPr="00426039" w:rsidRDefault="003B616E" w:rsidP="00426039">
      <w:pPr>
        <w:spacing w:after="0" w:line="312" w:lineRule="auto"/>
        <w:jc w:val="both"/>
        <w:rPr>
          <w:sz w:val="24"/>
          <w:szCs w:val="24"/>
        </w:rPr>
      </w:pPr>
      <w:r w:rsidRPr="00426039">
        <w:rPr>
          <w:sz w:val="24"/>
          <w:szCs w:val="24"/>
        </w:rPr>
        <w:t>Seminario de Economía política</w:t>
      </w:r>
    </w:p>
    <w:p w:rsidR="00135DB2" w:rsidRPr="00426039" w:rsidRDefault="00135DB2" w:rsidP="00426039">
      <w:pPr>
        <w:spacing w:after="0" w:line="312" w:lineRule="auto"/>
        <w:jc w:val="both"/>
        <w:rPr>
          <w:bCs/>
          <w:sz w:val="24"/>
          <w:szCs w:val="24"/>
        </w:rPr>
      </w:pPr>
    </w:p>
    <w:p w:rsidR="00135DB2" w:rsidRPr="00F85240" w:rsidRDefault="00135DB2" w:rsidP="00426039">
      <w:pPr>
        <w:spacing w:after="0" w:line="312" w:lineRule="auto"/>
        <w:jc w:val="both"/>
        <w:rPr>
          <w:b/>
          <w:sz w:val="24"/>
          <w:szCs w:val="24"/>
        </w:rPr>
      </w:pPr>
      <w:r w:rsidRPr="00F85240">
        <w:rPr>
          <w:b/>
          <w:sz w:val="24"/>
          <w:szCs w:val="24"/>
        </w:rPr>
        <w:t>5º Cuatrimestre</w:t>
      </w:r>
    </w:p>
    <w:p w:rsidR="003B616E" w:rsidRPr="00426039" w:rsidRDefault="003B616E" w:rsidP="00426039">
      <w:pPr>
        <w:spacing w:after="0" w:line="312" w:lineRule="auto"/>
        <w:jc w:val="both"/>
        <w:rPr>
          <w:sz w:val="24"/>
          <w:szCs w:val="24"/>
        </w:rPr>
      </w:pPr>
      <w:r w:rsidRPr="00426039">
        <w:rPr>
          <w:sz w:val="24"/>
          <w:szCs w:val="24"/>
        </w:rPr>
        <w:t>Taller de Periodismo científico</w:t>
      </w:r>
    </w:p>
    <w:p w:rsidR="003B616E" w:rsidRPr="00426039" w:rsidRDefault="003B616E" w:rsidP="00426039">
      <w:pPr>
        <w:spacing w:after="0" w:line="312" w:lineRule="auto"/>
        <w:jc w:val="both"/>
        <w:rPr>
          <w:sz w:val="24"/>
          <w:szCs w:val="24"/>
        </w:rPr>
      </w:pPr>
      <w:r w:rsidRPr="00426039">
        <w:rPr>
          <w:sz w:val="24"/>
          <w:szCs w:val="24"/>
        </w:rPr>
        <w:t>Ética y Legislación periodística</w:t>
      </w:r>
    </w:p>
    <w:p w:rsidR="003B616E" w:rsidRPr="00426039" w:rsidRDefault="003B616E" w:rsidP="00426039">
      <w:pPr>
        <w:spacing w:after="0" w:line="312" w:lineRule="auto"/>
        <w:jc w:val="both"/>
        <w:rPr>
          <w:sz w:val="24"/>
          <w:szCs w:val="24"/>
        </w:rPr>
      </w:pPr>
      <w:r w:rsidRPr="00426039">
        <w:rPr>
          <w:sz w:val="24"/>
          <w:szCs w:val="24"/>
        </w:rPr>
        <w:t>Métodos de Investigación Social  II</w:t>
      </w:r>
    </w:p>
    <w:p w:rsidR="003B616E" w:rsidRPr="00426039" w:rsidRDefault="003B616E" w:rsidP="00426039">
      <w:pPr>
        <w:spacing w:after="0" w:line="312" w:lineRule="auto"/>
        <w:jc w:val="both"/>
        <w:rPr>
          <w:sz w:val="24"/>
          <w:szCs w:val="24"/>
        </w:rPr>
      </w:pPr>
      <w:r w:rsidRPr="00426039">
        <w:rPr>
          <w:sz w:val="24"/>
          <w:szCs w:val="24"/>
        </w:rPr>
        <w:t>Seminario de Territorio y Desarrollo</w:t>
      </w:r>
    </w:p>
    <w:p w:rsidR="003B616E" w:rsidRPr="00426039" w:rsidRDefault="003B616E" w:rsidP="00426039">
      <w:pPr>
        <w:spacing w:after="0" w:line="312" w:lineRule="auto"/>
        <w:jc w:val="both"/>
        <w:rPr>
          <w:sz w:val="24"/>
          <w:szCs w:val="24"/>
        </w:rPr>
      </w:pPr>
      <w:r w:rsidRPr="00426039">
        <w:rPr>
          <w:sz w:val="24"/>
          <w:szCs w:val="24"/>
        </w:rPr>
        <w:t>Gestión de emprendimientos periodísticos</w:t>
      </w:r>
    </w:p>
    <w:p w:rsidR="00135DB2" w:rsidRPr="00426039" w:rsidRDefault="00135DB2" w:rsidP="00426039">
      <w:pPr>
        <w:spacing w:after="0" w:line="312" w:lineRule="auto"/>
        <w:jc w:val="both"/>
        <w:rPr>
          <w:sz w:val="24"/>
          <w:szCs w:val="24"/>
        </w:rPr>
      </w:pPr>
    </w:p>
    <w:p w:rsidR="003B616E" w:rsidRPr="00426039" w:rsidRDefault="003B616E" w:rsidP="00426039">
      <w:pPr>
        <w:spacing w:after="0" w:line="312" w:lineRule="auto"/>
        <w:jc w:val="both"/>
        <w:rPr>
          <w:sz w:val="24"/>
          <w:szCs w:val="24"/>
        </w:rPr>
      </w:pPr>
      <w:r w:rsidRPr="00426039">
        <w:rPr>
          <w:sz w:val="24"/>
          <w:szCs w:val="24"/>
        </w:rPr>
        <w:t xml:space="preserve">Trabajo Final de Grado </w:t>
      </w:r>
    </w:p>
    <w:p w:rsidR="00135DB2" w:rsidRPr="00426039" w:rsidRDefault="00135DB2" w:rsidP="00426039">
      <w:pPr>
        <w:spacing w:after="0" w:line="312" w:lineRule="auto"/>
        <w:rPr>
          <w:sz w:val="24"/>
          <w:szCs w:val="24"/>
        </w:rPr>
      </w:pPr>
    </w:p>
    <w:p w:rsidR="000C1483" w:rsidRDefault="000C1483" w:rsidP="000C1483">
      <w:pPr>
        <w:widowControl w:val="0"/>
        <w:autoSpaceDE w:val="0"/>
        <w:autoSpaceDN w:val="0"/>
        <w:adjustRightInd w:val="0"/>
        <w:spacing w:after="0" w:line="312" w:lineRule="auto"/>
        <w:jc w:val="both"/>
        <w:rPr>
          <w:b/>
          <w:bCs/>
          <w:color w:val="C0504D" w:themeColor="accent2"/>
          <w:sz w:val="24"/>
          <w:szCs w:val="24"/>
        </w:rPr>
      </w:pPr>
    </w:p>
    <w:p w:rsidR="003B616E" w:rsidRPr="000C1483" w:rsidRDefault="00426039" w:rsidP="000C1483">
      <w:pPr>
        <w:widowControl w:val="0"/>
        <w:autoSpaceDE w:val="0"/>
        <w:autoSpaceDN w:val="0"/>
        <w:adjustRightInd w:val="0"/>
        <w:spacing w:after="0" w:line="312" w:lineRule="auto"/>
        <w:jc w:val="both"/>
        <w:rPr>
          <w:b/>
          <w:bCs/>
          <w:color w:val="C0504D" w:themeColor="accent2"/>
          <w:sz w:val="24"/>
          <w:szCs w:val="24"/>
        </w:rPr>
      </w:pPr>
      <w:r w:rsidRPr="000C1483">
        <w:rPr>
          <w:b/>
          <w:bCs/>
          <w:color w:val="C0504D" w:themeColor="accent2"/>
          <w:sz w:val="24"/>
          <w:szCs w:val="24"/>
        </w:rPr>
        <w:t>Coordinación de carrera</w:t>
      </w:r>
    </w:p>
    <w:p w:rsidR="00426039" w:rsidRDefault="00426039" w:rsidP="00426039">
      <w:pPr>
        <w:spacing w:after="0" w:line="312" w:lineRule="auto"/>
        <w:rPr>
          <w:sz w:val="24"/>
          <w:szCs w:val="24"/>
        </w:rPr>
      </w:pPr>
      <w:r>
        <w:rPr>
          <w:sz w:val="24"/>
          <w:szCs w:val="24"/>
        </w:rPr>
        <w:t>Lic. Omar Layús Ruiz</w:t>
      </w:r>
    </w:p>
    <w:p w:rsidR="00426039" w:rsidRDefault="000C1483" w:rsidP="00426039">
      <w:pPr>
        <w:spacing w:after="0" w:line="312" w:lineRule="auto"/>
        <w:rPr>
          <w:sz w:val="24"/>
          <w:szCs w:val="24"/>
        </w:rPr>
      </w:pPr>
      <w:proofErr w:type="spellStart"/>
      <w:r>
        <w:rPr>
          <w:sz w:val="24"/>
          <w:szCs w:val="24"/>
        </w:rPr>
        <w:t>E</w:t>
      </w:r>
      <w:r w:rsidR="00426039">
        <w:rPr>
          <w:sz w:val="24"/>
          <w:szCs w:val="24"/>
        </w:rPr>
        <w:t>.mail</w:t>
      </w:r>
      <w:proofErr w:type="spellEnd"/>
      <w:r w:rsidR="00426039">
        <w:rPr>
          <w:sz w:val="24"/>
          <w:szCs w:val="24"/>
        </w:rPr>
        <w:t xml:space="preserve">: </w:t>
      </w:r>
      <w:hyperlink r:id="rId6" w:history="1">
        <w:r w:rsidR="00426039" w:rsidRPr="001577CD">
          <w:rPr>
            <w:rStyle w:val="Hipervnculo"/>
            <w:sz w:val="24"/>
            <w:szCs w:val="24"/>
          </w:rPr>
          <w:t>layusruiz@gmail.com</w:t>
        </w:r>
      </w:hyperlink>
    </w:p>
    <w:p w:rsidR="00426039" w:rsidRPr="00426039" w:rsidRDefault="00426039" w:rsidP="00426039">
      <w:pPr>
        <w:spacing w:after="0" w:line="312" w:lineRule="auto"/>
        <w:rPr>
          <w:sz w:val="24"/>
          <w:szCs w:val="24"/>
        </w:rPr>
      </w:pPr>
      <w:r>
        <w:rPr>
          <w:sz w:val="24"/>
          <w:szCs w:val="24"/>
        </w:rPr>
        <w:t xml:space="preserve">Horarios: Lunes a viernes </w:t>
      </w:r>
      <w:r w:rsidR="000C1483">
        <w:rPr>
          <w:sz w:val="24"/>
          <w:szCs w:val="24"/>
        </w:rPr>
        <w:t>de 17:00 a 20:00</w:t>
      </w:r>
    </w:p>
    <w:sectPr w:rsidR="00426039" w:rsidRPr="00426039" w:rsidSect="00847B36">
      <w:pgSz w:w="11907" w:h="16840" w:code="9"/>
      <w:pgMar w:top="1417" w:right="1701" w:bottom="141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3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17360F"/>
    <w:multiLevelType w:val="hybridMultilevel"/>
    <w:tmpl w:val="2D6E5918"/>
    <w:lvl w:ilvl="0" w:tplc="8F5681EA">
      <w:numFmt w:val="bullet"/>
      <w:lvlText w:val="-"/>
      <w:lvlJc w:val="left"/>
      <w:pPr>
        <w:ind w:left="1077" w:hanging="360"/>
      </w:pPr>
      <w:rPr>
        <w:rFonts w:ascii="Times New Roman" w:eastAsia="Times New Roman" w:hAnsi="Times New Roman" w:cs="Times New Roman" w:hint="default"/>
      </w:rPr>
    </w:lvl>
    <w:lvl w:ilvl="1" w:tplc="0C0A0003" w:tentative="1">
      <w:start w:val="1"/>
      <w:numFmt w:val="bullet"/>
      <w:lvlText w:val="o"/>
      <w:lvlJc w:val="left"/>
      <w:pPr>
        <w:ind w:left="1797" w:hanging="360"/>
      </w:pPr>
      <w:rPr>
        <w:rFonts w:ascii="Courier New" w:hAnsi="Courier New" w:cs="Courier New" w:hint="default"/>
      </w:rPr>
    </w:lvl>
    <w:lvl w:ilvl="2" w:tplc="0C0A0005" w:tentative="1">
      <w:start w:val="1"/>
      <w:numFmt w:val="bullet"/>
      <w:lvlText w:val=""/>
      <w:lvlJc w:val="left"/>
      <w:pPr>
        <w:ind w:left="2517" w:hanging="360"/>
      </w:pPr>
      <w:rPr>
        <w:rFonts w:ascii="Wingdings" w:hAnsi="Wingdings" w:hint="default"/>
      </w:rPr>
    </w:lvl>
    <w:lvl w:ilvl="3" w:tplc="0C0A0001" w:tentative="1">
      <w:start w:val="1"/>
      <w:numFmt w:val="bullet"/>
      <w:lvlText w:val=""/>
      <w:lvlJc w:val="left"/>
      <w:pPr>
        <w:ind w:left="3237" w:hanging="360"/>
      </w:pPr>
      <w:rPr>
        <w:rFonts w:ascii="Symbol" w:hAnsi="Symbol" w:hint="default"/>
      </w:rPr>
    </w:lvl>
    <w:lvl w:ilvl="4" w:tplc="0C0A0003" w:tentative="1">
      <w:start w:val="1"/>
      <w:numFmt w:val="bullet"/>
      <w:lvlText w:val="o"/>
      <w:lvlJc w:val="left"/>
      <w:pPr>
        <w:ind w:left="3957" w:hanging="360"/>
      </w:pPr>
      <w:rPr>
        <w:rFonts w:ascii="Courier New" w:hAnsi="Courier New" w:cs="Courier New" w:hint="default"/>
      </w:rPr>
    </w:lvl>
    <w:lvl w:ilvl="5" w:tplc="0C0A0005" w:tentative="1">
      <w:start w:val="1"/>
      <w:numFmt w:val="bullet"/>
      <w:lvlText w:val=""/>
      <w:lvlJc w:val="left"/>
      <w:pPr>
        <w:ind w:left="4677" w:hanging="360"/>
      </w:pPr>
      <w:rPr>
        <w:rFonts w:ascii="Wingdings" w:hAnsi="Wingdings" w:hint="default"/>
      </w:rPr>
    </w:lvl>
    <w:lvl w:ilvl="6" w:tplc="0C0A0001" w:tentative="1">
      <w:start w:val="1"/>
      <w:numFmt w:val="bullet"/>
      <w:lvlText w:val=""/>
      <w:lvlJc w:val="left"/>
      <w:pPr>
        <w:ind w:left="5397" w:hanging="360"/>
      </w:pPr>
      <w:rPr>
        <w:rFonts w:ascii="Symbol" w:hAnsi="Symbol" w:hint="default"/>
      </w:rPr>
    </w:lvl>
    <w:lvl w:ilvl="7" w:tplc="0C0A0003" w:tentative="1">
      <w:start w:val="1"/>
      <w:numFmt w:val="bullet"/>
      <w:lvlText w:val="o"/>
      <w:lvlJc w:val="left"/>
      <w:pPr>
        <w:ind w:left="6117" w:hanging="360"/>
      </w:pPr>
      <w:rPr>
        <w:rFonts w:ascii="Courier New" w:hAnsi="Courier New" w:cs="Courier New" w:hint="default"/>
      </w:rPr>
    </w:lvl>
    <w:lvl w:ilvl="8" w:tplc="0C0A0005" w:tentative="1">
      <w:start w:val="1"/>
      <w:numFmt w:val="bullet"/>
      <w:lvlText w:val=""/>
      <w:lvlJc w:val="left"/>
      <w:pPr>
        <w:ind w:left="6837" w:hanging="360"/>
      </w:pPr>
      <w:rPr>
        <w:rFonts w:ascii="Wingdings" w:hAnsi="Wingdings" w:hint="default"/>
      </w:rPr>
    </w:lvl>
  </w:abstractNum>
  <w:abstractNum w:abstractNumId="1">
    <w:nsid w:val="6481762D"/>
    <w:multiLevelType w:val="multilevel"/>
    <w:tmpl w:val="E264DCB4"/>
    <w:lvl w:ilvl="0">
      <w:start w:val="1"/>
      <w:numFmt w:val="decimal"/>
      <w:lvlText w:val="%1"/>
      <w:lvlJc w:val="left"/>
      <w:pPr>
        <w:ind w:left="540" w:hanging="540"/>
      </w:pPr>
      <w:rPr>
        <w:rFonts w:hint="default"/>
      </w:rPr>
    </w:lvl>
    <w:lvl w:ilvl="1">
      <w:start w:val="380"/>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7F581ACA"/>
    <w:multiLevelType w:val="hybridMultilevel"/>
    <w:tmpl w:val="CE9CB31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5"/>
  <w:proofState w:spelling="clean" w:grammar="clean"/>
  <w:defaultTabStop w:val="708"/>
  <w:hyphenationZone w:val="425"/>
  <w:drawingGridHorizontalSpacing w:val="110"/>
  <w:displayHorizontalDrawingGridEvery w:val="2"/>
  <w:displayVerticalDrawingGridEvery w:val="2"/>
  <w:characterSpacingControl w:val="doNotCompress"/>
  <w:compat/>
  <w:rsids>
    <w:rsidRoot w:val="00135DB2"/>
    <w:rsid w:val="000C1483"/>
    <w:rsid w:val="00135DB2"/>
    <w:rsid w:val="001F10B5"/>
    <w:rsid w:val="003B616E"/>
    <w:rsid w:val="00426039"/>
    <w:rsid w:val="0067639D"/>
    <w:rsid w:val="006C3263"/>
    <w:rsid w:val="00744780"/>
    <w:rsid w:val="00847B36"/>
    <w:rsid w:val="008F1924"/>
    <w:rsid w:val="00C2629A"/>
    <w:rsid w:val="00E81A78"/>
    <w:rsid w:val="00F110AB"/>
    <w:rsid w:val="00F85240"/>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DB2"/>
    <w:pPr>
      <w:spacing w:after="200" w:line="276" w:lineRule="auto"/>
    </w:pPr>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35DB2"/>
    <w:pPr>
      <w:ind w:left="720"/>
      <w:contextualSpacing/>
    </w:pPr>
  </w:style>
  <w:style w:type="character" w:styleId="Refdecomentario">
    <w:name w:val="annotation reference"/>
    <w:basedOn w:val="Fuentedeprrafopredeter"/>
    <w:uiPriority w:val="99"/>
    <w:semiHidden/>
    <w:unhideWhenUsed/>
    <w:rsid w:val="00135DB2"/>
    <w:rPr>
      <w:sz w:val="16"/>
      <w:szCs w:val="16"/>
    </w:rPr>
  </w:style>
  <w:style w:type="table" w:styleId="Tablaconcuadrcula">
    <w:name w:val="Table Grid"/>
    <w:basedOn w:val="Tablanormal"/>
    <w:uiPriority w:val="59"/>
    <w:rsid w:val="00135DB2"/>
    <w:rPr>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135DB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35DB2"/>
    <w:rPr>
      <w:rFonts w:ascii="Tahoma" w:hAnsi="Tahoma" w:cs="Tahoma"/>
      <w:sz w:val="16"/>
      <w:szCs w:val="16"/>
      <w:lang w:val="es-ES"/>
    </w:rPr>
  </w:style>
  <w:style w:type="character" w:styleId="Hipervnculo">
    <w:name w:val="Hyperlink"/>
    <w:basedOn w:val="Fuentedeprrafopredeter"/>
    <w:uiPriority w:val="99"/>
    <w:unhideWhenUsed/>
    <w:rsid w:val="0042603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layusruiz@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C7ED7D-F55B-4955-9372-F324C54AE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626</Words>
  <Characters>3447</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omar.layus</dc:creator>
  <cp:lastModifiedBy>omar.layus</cp:lastModifiedBy>
  <cp:revision>4</cp:revision>
  <dcterms:created xsi:type="dcterms:W3CDTF">2016-02-23T17:58:00Z</dcterms:created>
  <dcterms:modified xsi:type="dcterms:W3CDTF">2016-02-23T18:45:00Z</dcterms:modified>
</cp:coreProperties>
</file>